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493A5951"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9752E1">
        <w:rPr>
          <w:rStyle w:val="Strong"/>
          <w:b/>
          <w:bCs w:val="0"/>
          <w:sz w:val="24"/>
          <w:szCs w:val="24"/>
        </w:rPr>
        <w:t>41-w001-23</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B156A0" w:rsidRDefault="00DE3F38" w:rsidP="006E17EC">
            <w:pPr>
              <w:pStyle w:val="TableContents"/>
              <w:rPr>
                <w:rFonts w:asciiTheme="minorHAnsi" w:hAnsiTheme="minorHAnsi"/>
                <w:sz w:val="22"/>
                <w:szCs w:val="22"/>
                <w:lang w:eastAsia="en-US"/>
              </w:rPr>
            </w:pPr>
            <w:r w:rsidRPr="00B156A0">
              <w:rPr>
                <w:rFonts w:asciiTheme="minorHAnsi" w:hAnsiTheme="minorHAnsi"/>
                <w:sz w:val="22"/>
                <w:szCs w:val="22"/>
                <w:lang w:eastAsia="en-US"/>
              </w:rPr>
              <w:t xml:space="preserve">Firm/consortium’s experience and reputation </w:t>
            </w:r>
            <w:r w:rsidR="00B52A14" w:rsidRPr="00B156A0">
              <w:rPr>
                <w:rFonts w:asciiTheme="minorHAnsi" w:hAnsiTheme="minorHAnsi"/>
                <w:sz w:val="22"/>
                <w:szCs w:val="22"/>
                <w:lang w:eastAsia="en-US"/>
              </w:rPr>
              <w:t>with</w:t>
            </w:r>
            <w:r w:rsidRPr="00B156A0">
              <w:rPr>
                <w:rFonts w:asciiTheme="minorHAnsi" w:hAnsiTheme="minorHAnsi"/>
                <w:sz w:val="22"/>
                <w:szCs w:val="22"/>
                <w:lang w:eastAsia="en-US"/>
              </w:rPr>
              <w:t xml:space="preserve"> similar </w:t>
            </w:r>
            <w:r w:rsidR="00AD3DBB" w:rsidRPr="00B156A0">
              <w:rPr>
                <w:rFonts w:asciiTheme="minorHAnsi" w:hAnsiTheme="minorHAnsi"/>
                <w:sz w:val="22"/>
                <w:szCs w:val="22"/>
                <w:lang w:eastAsia="en-US"/>
              </w:rPr>
              <w:t xml:space="preserve">supply of </w:t>
            </w:r>
            <w:r w:rsidR="002340EA" w:rsidRPr="00B156A0">
              <w:rPr>
                <w:rFonts w:asciiTheme="minorHAnsi" w:hAnsiTheme="minorHAnsi"/>
                <w:sz w:val="22"/>
                <w:szCs w:val="22"/>
                <w:lang w:eastAsia="en-US"/>
              </w:rPr>
              <w:t>Works</w:t>
            </w:r>
          </w:p>
        </w:tc>
        <w:tc>
          <w:tcPr>
            <w:tcW w:w="5367" w:type="dxa"/>
            <w:shd w:val="clear" w:color="auto" w:fill="auto"/>
          </w:tcPr>
          <w:p w14:paraId="4FB1C572" w14:textId="77777777" w:rsidR="006E17EC" w:rsidRDefault="00B156A0" w:rsidP="005B38E4">
            <w:pPr>
              <w:pStyle w:val="TableContents"/>
              <w:numPr>
                <w:ilvl w:val="0"/>
                <w:numId w:val="3"/>
              </w:numPr>
              <w:rPr>
                <w:rFonts w:asciiTheme="minorHAnsi" w:hAnsiTheme="minorHAnsi"/>
                <w:sz w:val="22"/>
                <w:szCs w:val="22"/>
              </w:rPr>
            </w:pPr>
            <w:r w:rsidRPr="00B156A0">
              <w:rPr>
                <w:rFonts w:asciiTheme="minorHAnsi" w:hAnsiTheme="minorHAnsi"/>
                <w:sz w:val="22"/>
                <w:szCs w:val="22"/>
              </w:rPr>
              <w:t>At least 2 references to confirm the company has previously involved in project works for construction of seawalls and other facilities</w:t>
            </w:r>
          </w:p>
          <w:p w14:paraId="4E107607" w14:textId="77777777" w:rsidR="00F81F09" w:rsidRDefault="00F81F09" w:rsidP="005B38E4">
            <w:pPr>
              <w:pStyle w:val="TableContents"/>
              <w:numPr>
                <w:ilvl w:val="0"/>
                <w:numId w:val="3"/>
              </w:numPr>
              <w:rPr>
                <w:rFonts w:asciiTheme="minorHAnsi" w:hAnsiTheme="minorHAnsi"/>
                <w:sz w:val="22"/>
                <w:szCs w:val="22"/>
              </w:rPr>
            </w:pPr>
            <w:r>
              <w:rPr>
                <w:rFonts w:asciiTheme="minorHAnsi" w:hAnsiTheme="minorHAnsi"/>
                <w:sz w:val="22"/>
                <w:szCs w:val="22"/>
              </w:rPr>
              <w:t>Pictures of previous projects done</w:t>
            </w:r>
          </w:p>
          <w:p w14:paraId="3ADDF29E" w14:textId="19BA6684" w:rsidR="00F81F09" w:rsidRPr="00B156A0" w:rsidRDefault="00F81F09" w:rsidP="005B38E4">
            <w:pPr>
              <w:pStyle w:val="TableContents"/>
              <w:numPr>
                <w:ilvl w:val="0"/>
                <w:numId w:val="3"/>
              </w:numPr>
              <w:rPr>
                <w:rFonts w:asciiTheme="minorHAnsi" w:hAnsiTheme="minorHAnsi"/>
                <w:sz w:val="22"/>
                <w:szCs w:val="22"/>
              </w:rPr>
            </w:pPr>
            <w:r>
              <w:rPr>
                <w:rFonts w:asciiTheme="minorHAnsi" w:hAnsiTheme="minorHAnsi"/>
                <w:sz w:val="22"/>
                <w:szCs w:val="22"/>
              </w:rPr>
              <w:t>Key Persons technical qualifications and experience in the related construction projects</w:t>
            </w:r>
          </w:p>
        </w:tc>
        <w:tc>
          <w:tcPr>
            <w:tcW w:w="1360" w:type="dxa"/>
            <w:shd w:val="clear" w:color="auto" w:fill="auto"/>
            <w:vAlign w:val="center"/>
          </w:tcPr>
          <w:p w14:paraId="6FB170A3" w14:textId="1C789A5D" w:rsidR="006E17EC" w:rsidRPr="00B156A0" w:rsidRDefault="00B156A0" w:rsidP="006E17EC">
            <w:pPr>
              <w:pStyle w:val="TableContents"/>
              <w:jc w:val="center"/>
              <w:rPr>
                <w:rFonts w:asciiTheme="minorHAnsi" w:hAnsiTheme="minorHAnsi"/>
                <w:sz w:val="22"/>
                <w:szCs w:val="22"/>
                <w:lang w:eastAsia="en-US"/>
              </w:rPr>
            </w:pPr>
            <w:r w:rsidRPr="00B156A0">
              <w:rPr>
                <w:rFonts w:asciiTheme="minorHAnsi" w:hAnsiTheme="minorHAnsi"/>
                <w:sz w:val="22"/>
                <w:szCs w:val="22"/>
                <w:lang w:eastAsia="en-US"/>
              </w:rPr>
              <w:t>20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B156A0" w:rsidRDefault="00AD3DBB" w:rsidP="006E17EC">
            <w:pPr>
              <w:pStyle w:val="TableContents"/>
              <w:rPr>
                <w:rFonts w:asciiTheme="minorHAnsi" w:hAnsiTheme="minorHAnsi"/>
                <w:sz w:val="22"/>
                <w:szCs w:val="22"/>
                <w:lang w:eastAsia="en-US"/>
              </w:rPr>
            </w:pPr>
            <w:r w:rsidRPr="00B156A0">
              <w:rPr>
                <w:rFonts w:asciiTheme="minorHAnsi" w:hAnsiTheme="minorHAnsi"/>
                <w:sz w:val="22"/>
                <w:szCs w:val="22"/>
                <w:lang w:eastAsia="en-US"/>
              </w:rPr>
              <w:t>Delivery time</w:t>
            </w:r>
          </w:p>
        </w:tc>
        <w:tc>
          <w:tcPr>
            <w:tcW w:w="5367" w:type="dxa"/>
            <w:shd w:val="clear" w:color="auto" w:fill="auto"/>
          </w:tcPr>
          <w:p w14:paraId="175C30F4" w14:textId="1432C308" w:rsidR="006E17EC" w:rsidRPr="00B156A0" w:rsidRDefault="00B156A0" w:rsidP="001D3BEC">
            <w:pPr>
              <w:pStyle w:val="TableContents"/>
              <w:numPr>
                <w:ilvl w:val="0"/>
                <w:numId w:val="4"/>
              </w:numPr>
              <w:rPr>
                <w:rFonts w:asciiTheme="minorHAnsi" w:hAnsiTheme="minorHAnsi"/>
                <w:sz w:val="22"/>
                <w:szCs w:val="22"/>
              </w:rPr>
            </w:pPr>
            <w:r w:rsidRPr="00B156A0">
              <w:rPr>
                <w:rFonts w:asciiTheme="minorHAnsi" w:hAnsiTheme="minorHAnsi"/>
                <w:sz w:val="22"/>
                <w:szCs w:val="22"/>
              </w:rPr>
              <w:t>Clear and understandable or realistic work</w:t>
            </w:r>
            <w:r w:rsidR="00EB7A16">
              <w:rPr>
                <w:rFonts w:asciiTheme="minorHAnsi" w:hAnsiTheme="minorHAnsi"/>
                <w:sz w:val="22"/>
                <w:szCs w:val="22"/>
              </w:rPr>
              <w:t>-</w:t>
            </w:r>
            <w:r w:rsidRPr="00B156A0">
              <w:rPr>
                <w:rFonts w:asciiTheme="minorHAnsi" w:hAnsiTheme="minorHAnsi"/>
                <w:sz w:val="22"/>
                <w:szCs w:val="22"/>
              </w:rPr>
              <w:t>plan</w:t>
            </w:r>
          </w:p>
          <w:p w14:paraId="4BA71FA2" w14:textId="71228338" w:rsidR="00B156A0" w:rsidRPr="00B156A0" w:rsidRDefault="00B156A0" w:rsidP="001D3BEC">
            <w:pPr>
              <w:pStyle w:val="TableContents"/>
              <w:numPr>
                <w:ilvl w:val="0"/>
                <w:numId w:val="4"/>
              </w:numPr>
              <w:rPr>
                <w:rFonts w:asciiTheme="minorHAnsi" w:hAnsiTheme="minorHAnsi"/>
                <w:sz w:val="22"/>
                <w:szCs w:val="22"/>
              </w:rPr>
            </w:pPr>
            <w:r w:rsidRPr="00B156A0">
              <w:rPr>
                <w:rFonts w:asciiTheme="minorHAnsi" w:hAnsiTheme="minorHAnsi"/>
                <w:sz w:val="22"/>
                <w:szCs w:val="22"/>
              </w:rPr>
              <w:t>Brief statement (at least half A4 page)</w:t>
            </w:r>
            <w:r w:rsidR="00B21E90">
              <w:rPr>
                <w:rFonts w:asciiTheme="minorHAnsi" w:hAnsiTheme="minorHAnsi"/>
                <w:sz w:val="22"/>
                <w:szCs w:val="22"/>
              </w:rPr>
              <w:t xml:space="preserve"> lists strengths to assure deadlines can be met in time</w:t>
            </w:r>
          </w:p>
        </w:tc>
        <w:tc>
          <w:tcPr>
            <w:tcW w:w="1360" w:type="dxa"/>
            <w:shd w:val="clear" w:color="auto" w:fill="auto"/>
            <w:vAlign w:val="center"/>
          </w:tcPr>
          <w:p w14:paraId="657554B4" w14:textId="089BED8C" w:rsidR="006E17EC" w:rsidRPr="00B156A0" w:rsidRDefault="00B156A0" w:rsidP="006E17EC">
            <w:pPr>
              <w:pStyle w:val="TableContents"/>
              <w:jc w:val="center"/>
              <w:rPr>
                <w:rFonts w:asciiTheme="minorHAnsi" w:hAnsiTheme="minorHAnsi"/>
                <w:sz w:val="22"/>
                <w:szCs w:val="22"/>
                <w:lang w:eastAsia="en-US"/>
              </w:rPr>
            </w:pPr>
            <w:r w:rsidRPr="00B156A0">
              <w:rPr>
                <w:rFonts w:asciiTheme="minorHAnsi" w:hAnsiTheme="minorHAnsi"/>
                <w:sz w:val="22"/>
                <w:szCs w:val="22"/>
                <w:lang w:eastAsia="en-US"/>
              </w:rPr>
              <w:t>20</w:t>
            </w:r>
          </w:p>
        </w:tc>
      </w:tr>
      <w:tr w:rsidR="006E17EC" w:rsidRPr="00487A5C" w14:paraId="7395E14D" w14:textId="77777777" w:rsidTr="006E17EC">
        <w:trPr>
          <w:cantSplit/>
          <w:tblHeader/>
        </w:trPr>
        <w:tc>
          <w:tcPr>
            <w:tcW w:w="2430" w:type="dxa"/>
            <w:shd w:val="clear" w:color="auto" w:fill="auto"/>
            <w:vAlign w:val="center"/>
          </w:tcPr>
          <w:p w14:paraId="58A5C5B6" w14:textId="2589D67A" w:rsidR="006E17EC" w:rsidRPr="00B156A0" w:rsidRDefault="00B156A0" w:rsidP="006E17EC">
            <w:pPr>
              <w:pStyle w:val="TableContents"/>
              <w:rPr>
                <w:rFonts w:asciiTheme="minorHAnsi" w:hAnsiTheme="minorHAnsi"/>
                <w:sz w:val="22"/>
                <w:szCs w:val="22"/>
                <w:lang w:eastAsia="en-US"/>
              </w:rPr>
            </w:pPr>
            <w:r w:rsidRPr="00B156A0">
              <w:rPr>
                <w:rFonts w:asciiTheme="minorHAnsi" w:hAnsiTheme="minorHAnsi"/>
                <w:sz w:val="22"/>
                <w:szCs w:val="22"/>
                <w:lang w:eastAsia="en-US"/>
              </w:rPr>
              <w:t>Certification evidences proof</w:t>
            </w:r>
          </w:p>
        </w:tc>
        <w:tc>
          <w:tcPr>
            <w:tcW w:w="5367" w:type="dxa"/>
            <w:shd w:val="clear" w:color="auto" w:fill="auto"/>
          </w:tcPr>
          <w:p w14:paraId="7CA7B82C" w14:textId="5C239144" w:rsidR="00B156A0" w:rsidRPr="00B156A0" w:rsidRDefault="00B156A0" w:rsidP="00B156A0">
            <w:pPr>
              <w:pStyle w:val="TableContents"/>
              <w:numPr>
                <w:ilvl w:val="0"/>
                <w:numId w:val="5"/>
              </w:numPr>
              <w:rPr>
                <w:rFonts w:asciiTheme="minorHAnsi" w:hAnsiTheme="minorHAnsi"/>
                <w:sz w:val="22"/>
                <w:szCs w:val="22"/>
              </w:rPr>
            </w:pPr>
            <w:r w:rsidRPr="00B156A0">
              <w:rPr>
                <w:rFonts w:asciiTheme="minorHAnsi" w:hAnsiTheme="minorHAnsi"/>
                <w:sz w:val="22"/>
                <w:szCs w:val="22"/>
              </w:rPr>
              <w:t>Valid business and operational licenses</w:t>
            </w:r>
          </w:p>
          <w:p w14:paraId="5B88CF98" w14:textId="2A90D7A8" w:rsidR="00B156A0" w:rsidRPr="00B156A0" w:rsidRDefault="00B156A0" w:rsidP="00B156A0">
            <w:pPr>
              <w:pStyle w:val="TableContents"/>
              <w:numPr>
                <w:ilvl w:val="0"/>
                <w:numId w:val="5"/>
              </w:numPr>
              <w:rPr>
                <w:rFonts w:asciiTheme="minorHAnsi" w:hAnsiTheme="minorHAnsi"/>
                <w:sz w:val="22"/>
                <w:szCs w:val="22"/>
              </w:rPr>
            </w:pPr>
            <w:r w:rsidRPr="00B156A0">
              <w:rPr>
                <w:rFonts w:asciiTheme="minorHAnsi" w:hAnsiTheme="minorHAnsi"/>
                <w:sz w:val="22"/>
                <w:szCs w:val="22"/>
              </w:rPr>
              <w:t>Certificates or references of contractor and construction team are relevant</w:t>
            </w:r>
          </w:p>
          <w:p w14:paraId="23A8F695" w14:textId="556BD9A8" w:rsidR="00B156A0" w:rsidRPr="00B156A0" w:rsidRDefault="00B156A0" w:rsidP="00B156A0">
            <w:pPr>
              <w:pStyle w:val="TableContents"/>
              <w:numPr>
                <w:ilvl w:val="0"/>
                <w:numId w:val="5"/>
              </w:numPr>
              <w:rPr>
                <w:rFonts w:asciiTheme="minorHAnsi" w:hAnsiTheme="minorHAnsi"/>
                <w:sz w:val="22"/>
                <w:szCs w:val="22"/>
              </w:rPr>
            </w:pPr>
            <w:r w:rsidRPr="00B156A0">
              <w:rPr>
                <w:rFonts w:asciiTheme="minorHAnsi" w:hAnsiTheme="minorHAnsi"/>
                <w:sz w:val="22"/>
                <w:szCs w:val="22"/>
              </w:rPr>
              <w:t>Photos of previous seawalls made or other completed project buildings/facilities</w:t>
            </w:r>
          </w:p>
        </w:tc>
        <w:tc>
          <w:tcPr>
            <w:tcW w:w="1360" w:type="dxa"/>
            <w:shd w:val="clear" w:color="auto" w:fill="auto"/>
            <w:vAlign w:val="center"/>
          </w:tcPr>
          <w:p w14:paraId="240875A4" w14:textId="31DF0196" w:rsidR="006E17EC" w:rsidRPr="00B156A0" w:rsidRDefault="00B156A0" w:rsidP="006E17EC">
            <w:pPr>
              <w:pStyle w:val="TableContents"/>
              <w:jc w:val="center"/>
              <w:rPr>
                <w:rFonts w:asciiTheme="minorHAnsi" w:hAnsiTheme="minorHAnsi"/>
                <w:sz w:val="22"/>
                <w:szCs w:val="22"/>
                <w:lang w:eastAsia="en-US"/>
              </w:rPr>
            </w:pPr>
            <w:r w:rsidRPr="00B156A0">
              <w:rPr>
                <w:rFonts w:asciiTheme="minorHAnsi" w:hAnsiTheme="minorHAnsi"/>
                <w:sz w:val="22"/>
                <w:szCs w:val="22"/>
                <w:lang w:eastAsia="en-US"/>
              </w:rPr>
              <w:t>30</w:t>
            </w:r>
          </w:p>
        </w:tc>
      </w:tr>
      <w:tr w:rsidR="006E17EC" w:rsidRPr="00487A5C" w14:paraId="59453870" w14:textId="77777777" w:rsidTr="006E17EC">
        <w:trPr>
          <w:cantSplit/>
          <w:tblHeader/>
        </w:trPr>
        <w:tc>
          <w:tcPr>
            <w:tcW w:w="2430" w:type="dxa"/>
            <w:shd w:val="clear" w:color="auto" w:fill="auto"/>
            <w:vAlign w:val="center"/>
          </w:tcPr>
          <w:p w14:paraId="57F1472D" w14:textId="41A82CF6" w:rsidR="006E17EC" w:rsidRPr="00B156A0" w:rsidRDefault="00B21E9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Specification of works</w:t>
            </w:r>
          </w:p>
        </w:tc>
        <w:tc>
          <w:tcPr>
            <w:tcW w:w="5367" w:type="dxa"/>
            <w:shd w:val="clear" w:color="auto" w:fill="auto"/>
          </w:tcPr>
          <w:p w14:paraId="375ED5B7" w14:textId="116CFEF5" w:rsidR="00B21E90" w:rsidRPr="00B21E90" w:rsidRDefault="00B21E90" w:rsidP="00B21E90">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Tentative breakdown of works as per specifications</w:t>
            </w:r>
          </w:p>
        </w:tc>
        <w:tc>
          <w:tcPr>
            <w:tcW w:w="1360" w:type="dxa"/>
            <w:shd w:val="clear" w:color="auto" w:fill="auto"/>
            <w:vAlign w:val="center"/>
          </w:tcPr>
          <w:p w14:paraId="4C399CE7" w14:textId="1C8D1D70" w:rsidR="006E17EC" w:rsidRPr="00B156A0" w:rsidRDefault="00B156A0" w:rsidP="006E17EC">
            <w:pPr>
              <w:pStyle w:val="TableContents"/>
              <w:jc w:val="center"/>
              <w:rPr>
                <w:rFonts w:asciiTheme="minorHAnsi" w:hAnsiTheme="minorHAnsi"/>
                <w:sz w:val="22"/>
                <w:szCs w:val="22"/>
                <w:lang w:eastAsia="en-US"/>
              </w:rPr>
            </w:pPr>
            <w:r w:rsidRPr="00B156A0">
              <w:rPr>
                <w:rFonts w:asciiTheme="minorHAnsi" w:hAnsiTheme="minorHAnsi"/>
                <w:sz w:val="22"/>
                <w:szCs w:val="22"/>
                <w:lang w:eastAsia="en-US"/>
              </w:rPr>
              <w:t>30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lastRenderedPageBreak/>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4917E58"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ins w:id="15" w:author="Sven Erik" w:date="2020-08-26T15:47:00Z">
        <w:r w:rsidR="00726DFC">
          <w:rPr>
            <w:rFonts w:ascii="Calibri" w:hAnsi="Calibri"/>
            <w:b/>
            <w:lang w:val="en-GB"/>
          </w:rPr>
          <w:t>(</w:t>
        </w:r>
      </w:ins>
      <w:r w:rsidR="009752E1">
        <w:rPr>
          <w:rFonts w:ascii="Calibri" w:hAnsi="Calibri"/>
          <w:b/>
          <w:lang w:val="en-GB"/>
        </w:rPr>
        <w:t>l</w:t>
      </w:r>
      <w:r w:rsidRPr="00487A5C">
        <w:rPr>
          <w:rFonts w:ascii="Calibri" w:hAnsi="Calibri"/>
          <w:b/>
          <w:lang w:val="en-GB"/>
        </w:rPr>
        <w:t xml:space="preserve">c / </w:t>
      </w:r>
      <w:r w:rsidR="009752E1">
        <w:rPr>
          <w:rFonts w:ascii="Calibri" w:hAnsi="Calibri"/>
          <w:b/>
          <w:lang w:val="en-GB"/>
        </w:rPr>
        <w:t>t</w:t>
      </w:r>
      <w:r w:rsidRPr="00487A5C">
        <w:rPr>
          <w:rFonts w:ascii="Calibri" w:hAnsi="Calibri"/>
          <w:b/>
          <w:lang w:val="en-GB"/>
        </w:rPr>
        <w:t>c</w:t>
      </w:r>
      <w:ins w:id="16"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7"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7"/>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8"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ins w:id="19"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D6562" w14:textId="77777777" w:rsidR="006C40FB" w:rsidRDefault="006C40FB">
      <w:r>
        <w:separator/>
      </w:r>
    </w:p>
  </w:endnote>
  <w:endnote w:type="continuationSeparator" w:id="0">
    <w:p w14:paraId="48E67679" w14:textId="77777777" w:rsidR="006C40FB" w:rsidRDefault="006C4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81F09" w:rsidRPr="00F81F09">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81F09" w:rsidRPr="00F81F09">
      <w:rPr>
        <w:noProof/>
        <w:color w:val="17365D" w:themeColor="text2" w:themeShade="BF"/>
        <w:lang w:val="sv-SE"/>
      </w:rPr>
      <w:t>4</w:t>
    </w:r>
    <w:r>
      <w:rPr>
        <w:color w:val="17365D" w:themeColor="text2" w:themeShade="BF"/>
      </w:rPr>
      <w:fldChar w:fldCharType="end"/>
    </w:r>
  </w:p>
  <w:p w14:paraId="213B5D63" w14:textId="125167CB" w:rsidR="00D15CF2" w:rsidRDefault="004878F3" w:rsidP="004878F3">
    <w:pPr>
      <w:pStyle w:val="Footer"/>
    </w:pPr>
    <w:r>
      <w:fldChar w:fldCharType="begin"/>
    </w:r>
    <w:r>
      <w:instrText xml:space="preserve"> DATE \@ "yyyy-MM-dd" </w:instrText>
    </w:r>
    <w:r>
      <w:fldChar w:fldCharType="separate"/>
    </w:r>
    <w:r w:rsidR="009752E1">
      <w:rPr>
        <w:noProof/>
      </w:rPr>
      <w:t>2023-06-05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8985A" w14:textId="77777777" w:rsidR="006C40FB" w:rsidRDefault="006C40FB">
      <w:r>
        <w:separator/>
      </w:r>
    </w:p>
  </w:footnote>
  <w:footnote w:type="continuationSeparator" w:id="0">
    <w:p w14:paraId="7C2FDCB4" w14:textId="77777777" w:rsidR="006C40FB" w:rsidRDefault="006C4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4077BC63"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30630722">
    <w:abstractNumId w:val="2"/>
  </w:num>
  <w:num w:numId="2" w16cid:durableId="619802115">
    <w:abstractNumId w:val="7"/>
  </w:num>
  <w:num w:numId="3" w16cid:durableId="547181444">
    <w:abstractNumId w:val="6"/>
  </w:num>
  <w:num w:numId="4" w16cid:durableId="161360398">
    <w:abstractNumId w:val="5"/>
  </w:num>
  <w:num w:numId="5" w16cid:durableId="1236622073">
    <w:abstractNumId w:val="0"/>
  </w:num>
  <w:num w:numId="6" w16cid:durableId="1793476625">
    <w:abstractNumId w:val="4"/>
  </w:num>
  <w:num w:numId="7" w16cid:durableId="532421090">
    <w:abstractNumId w:val="1"/>
  </w:num>
  <w:num w:numId="8" w16cid:durableId="14628356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0F3C"/>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3A"/>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1D1D"/>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275"/>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0FB"/>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52E1"/>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56A0"/>
    <w:rsid w:val="00B16819"/>
    <w:rsid w:val="00B17CB5"/>
    <w:rsid w:val="00B21E90"/>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254"/>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A16"/>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1F09"/>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52F"/>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0A4EB9-1EDE-4EE1-B606-9DFA7103B650}">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744</Words>
  <Characters>4242</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4977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2016-10-18T02:57:00Z</cp:lastPrinted>
  <dcterms:created xsi:type="dcterms:W3CDTF">2023-05-30T00:40:00Z</dcterms:created>
  <dcterms:modified xsi:type="dcterms:W3CDTF">2023-06-04T23:59:00Z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